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E3A32" w14:textId="77777777" w:rsidR="0066423A" w:rsidRPr="008159E0" w:rsidRDefault="0066423A" w:rsidP="007C10EB">
      <w:pPr>
        <w:pStyle w:val="Pa2"/>
        <w:ind w:left="-360" w:right="-314"/>
        <w:jc w:val="both"/>
        <w:rPr>
          <w:rFonts w:asciiTheme="minorBidi" w:hAnsiTheme="minorBidi"/>
          <w:color w:val="000000"/>
          <w:sz w:val="28"/>
          <w:szCs w:val="28"/>
        </w:rPr>
      </w:pPr>
      <w:r w:rsidRPr="00D50F03">
        <w:rPr>
          <w:rStyle w:val="A8"/>
          <w:rFonts w:asciiTheme="minorBidi" w:hAnsiTheme="minorBidi" w:cstheme="minorBidi"/>
          <w:sz w:val="28"/>
          <w:szCs w:val="28"/>
          <w:lang w:bidi="fr-FR"/>
        </w:rPr>
        <w:t>Annexe 1</w:t>
      </w:r>
      <w:r w:rsidR="000F4BD0">
        <w:rPr>
          <w:rStyle w:val="A8"/>
          <w:rFonts w:asciiTheme="minorBidi" w:hAnsiTheme="minorBidi" w:cstheme="minorBidi"/>
          <w:sz w:val="28"/>
          <w:szCs w:val="28"/>
          <w:lang w:bidi="fr-FR"/>
        </w:rPr>
        <w:t xml:space="preserve"> </w:t>
      </w:r>
    </w:p>
    <w:p w14:paraId="365B65E2" w14:textId="77777777" w:rsidR="0066423A" w:rsidRPr="008159E0" w:rsidRDefault="0066423A" w:rsidP="007C10EB">
      <w:pPr>
        <w:pStyle w:val="Pa2"/>
        <w:spacing w:line="240" w:lineRule="auto"/>
        <w:ind w:left="-360" w:right="-314"/>
        <w:jc w:val="both"/>
        <w:rPr>
          <w:rFonts w:asciiTheme="minorBidi" w:hAnsiTheme="minorBidi"/>
          <w:color w:val="000000"/>
          <w:sz w:val="22"/>
          <w:szCs w:val="22"/>
        </w:rPr>
      </w:pPr>
      <w:r w:rsidRPr="00B2651E">
        <w:rPr>
          <w:rFonts w:asciiTheme="minorBidi" w:hAnsiTheme="minorBidi"/>
          <w:b/>
          <w:sz w:val="22"/>
          <w:szCs w:val="22"/>
          <w:lang w:bidi="fr-FR"/>
        </w:rPr>
        <w:t>Contexte : Quelles sont les réponses des survivants et des communautés face à une crise ?</w:t>
      </w:r>
    </w:p>
    <w:p w14:paraId="6B606125" w14:textId="195F2A10" w:rsidR="0066423A" w:rsidRPr="008159E0" w:rsidRDefault="0066423A" w:rsidP="007C10EB">
      <w:pPr>
        <w:pStyle w:val="Pa2"/>
        <w:ind w:left="-360" w:right="-314"/>
        <w:jc w:val="both"/>
        <w:rPr>
          <w:rStyle w:val="A6"/>
          <w:rFonts w:asciiTheme="minorBidi" w:hAnsiTheme="minorBidi" w:cstheme="minorBidi"/>
        </w:rPr>
      </w:pPr>
      <w:r w:rsidRPr="00871D10">
        <w:rPr>
          <w:rStyle w:val="A6"/>
          <w:rFonts w:asciiTheme="minorBidi" w:hAnsiTheme="minorBidi" w:cstheme="minorBidi"/>
          <w:u w:val="single"/>
          <w:lang w:bidi="fr-FR"/>
        </w:rPr>
        <w:t>L’apprentissage pratique</w:t>
      </w:r>
      <w:r w:rsidRPr="00B2651E">
        <w:rPr>
          <w:rStyle w:val="A6"/>
          <w:rFonts w:asciiTheme="minorBidi" w:hAnsiTheme="minorBidi" w:cstheme="minorBidi"/>
          <w:lang w:bidi="fr-FR"/>
        </w:rPr>
        <w:t xml:space="preserve"> continu en Palestine, au Soudan et aux Philippines conjointement </w:t>
      </w:r>
      <w:r w:rsidR="00700801">
        <w:rPr>
          <w:rStyle w:val="A6"/>
          <w:rFonts w:asciiTheme="minorBidi" w:hAnsiTheme="minorBidi" w:cstheme="minorBidi"/>
          <w:lang w:bidi="fr-FR"/>
        </w:rPr>
        <w:t xml:space="preserve">mise </w:t>
      </w:r>
      <w:r w:rsidR="005B3A14">
        <w:rPr>
          <w:rStyle w:val="A6"/>
          <w:rFonts w:asciiTheme="minorBidi" w:hAnsiTheme="minorBidi" w:cstheme="minorBidi"/>
          <w:lang w:bidi="fr-FR"/>
        </w:rPr>
        <w:t>e</w:t>
      </w:r>
      <w:r w:rsidR="00700801">
        <w:rPr>
          <w:rStyle w:val="A6"/>
          <w:rFonts w:asciiTheme="minorBidi" w:hAnsiTheme="minorBidi" w:cstheme="minorBidi"/>
          <w:lang w:bidi="fr-FR"/>
        </w:rPr>
        <w:t xml:space="preserve">n </w:t>
      </w:r>
      <w:r w:rsidR="005B3A14">
        <w:rPr>
          <w:rStyle w:val="A6"/>
          <w:rFonts w:asciiTheme="minorBidi" w:hAnsiTheme="minorBidi" w:cstheme="minorBidi"/>
          <w:lang w:bidi="fr-FR"/>
        </w:rPr>
        <w:t xml:space="preserve">œuvre </w:t>
      </w:r>
      <w:r w:rsidRPr="00B2651E">
        <w:rPr>
          <w:rStyle w:val="A6"/>
          <w:rFonts w:asciiTheme="minorBidi" w:hAnsiTheme="minorBidi" w:cstheme="minorBidi"/>
          <w:lang w:bidi="fr-FR"/>
        </w:rPr>
        <w:t>avec l’initiative de recherche multi-pays axée sur la mise en relation de l’état de préparation à la r</w:t>
      </w:r>
      <w:r w:rsidR="000F132F">
        <w:rPr>
          <w:rStyle w:val="A6"/>
          <w:rFonts w:asciiTheme="minorBidi" w:hAnsiTheme="minorBidi" w:cstheme="minorBidi"/>
          <w:lang w:bidi="fr-FR"/>
        </w:rPr>
        <w:t>éponse et à la résilience (LPRR)</w:t>
      </w:r>
      <w:r w:rsidRPr="00B2651E">
        <w:rPr>
          <w:rStyle w:val="A7"/>
          <w:rFonts w:asciiTheme="minorBidi" w:hAnsiTheme="minorBidi" w:cstheme="minorBidi"/>
          <w:sz w:val="22"/>
          <w:szCs w:val="22"/>
          <w:lang w:bidi="fr-FR"/>
        </w:rPr>
        <w:t xml:space="preserve"> </w:t>
      </w:r>
      <w:r w:rsidRPr="00B2651E">
        <w:rPr>
          <w:rStyle w:val="A6"/>
          <w:rFonts w:asciiTheme="minorBidi" w:hAnsiTheme="minorBidi" w:cstheme="minorBidi"/>
          <w:lang w:bidi="fr-FR"/>
        </w:rPr>
        <w:t xml:space="preserve">ont permis d’identifier un ensemble d’éléments et de principes essentiels orientant les réponses locales. Ces éléments sont exposés </w:t>
      </w:r>
      <w:r w:rsidR="00F72CD0">
        <w:rPr>
          <w:rStyle w:val="A6"/>
          <w:rFonts w:asciiTheme="minorBidi" w:hAnsiTheme="minorBidi" w:cstheme="minorBidi"/>
          <w:lang w:bidi="fr-FR"/>
        </w:rPr>
        <w:t>dans la</w:t>
      </w:r>
      <w:r w:rsidR="00F72CD0" w:rsidRPr="00B2651E">
        <w:rPr>
          <w:rStyle w:val="A6"/>
          <w:rFonts w:asciiTheme="minorBidi" w:hAnsiTheme="minorBidi" w:cstheme="minorBidi"/>
          <w:lang w:bidi="fr-FR"/>
        </w:rPr>
        <w:t xml:space="preserve"> </w:t>
      </w:r>
      <w:r w:rsidRPr="00B2651E">
        <w:rPr>
          <w:rStyle w:val="A6"/>
          <w:rFonts w:asciiTheme="minorBidi" w:hAnsiTheme="minorBidi" w:cstheme="minorBidi"/>
          <w:lang w:bidi="fr-FR"/>
        </w:rPr>
        <w:t>figure 1 :</w:t>
      </w:r>
    </w:p>
    <w:p w14:paraId="6B7BC4AC" w14:textId="77777777" w:rsidR="0066423A" w:rsidRPr="008159E0" w:rsidRDefault="0066423A" w:rsidP="007C10EB">
      <w:pPr>
        <w:pStyle w:val="Default"/>
        <w:ind w:left="-360" w:right="-314"/>
        <w:rPr>
          <w:rFonts w:asciiTheme="minorBidi" w:hAnsiTheme="minorBidi" w:cstheme="minorBidi"/>
        </w:rPr>
      </w:pPr>
    </w:p>
    <w:p w14:paraId="0634DA9F" w14:textId="32713A36" w:rsidR="0066423A" w:rsidRPr="008159E0" w:rsidRDefault="0066423A" w:rsidP="007C10EB">
      <w:pPr>
        <w:pStyle w:val="Pa2"/>
        <w:ind w:left="-360" w:right="-314"/>
        <w:jc w:val="both"/>
        <w:rPr>
          <w:rStyle w:val="A0"/>
          <w:rFonts w:asciiTheme="minorBidi" w:hAnsiTheme="minorBidi" w:cstheme="minorBidi"/>
        </w:rPr>
      </w:pPr>
      <w:r w:rsidRPr="00B2651E">
        <w:rPr>
          <w:rStyle w:val="A0"/>
          <w:rFonts w:asciiTheme="minorBidi" w:hAnsiTheme="minorBidi" w:cstheme="minorBidi"/>
          <w:b/>
          <w:lang w:bidi="fr-FR"/>
        </w:rPr>
        <w:t xml:space="preserve">Figure 1. </w:t>
      </w:r>
      <w:r w:rsidRPr="00B2651E">
        <w:rPr>
          <w:rStyle w:val="A0"/>
          <w:rFonts w:asciiTheme="minorBidi" w:hAnsiTheme="minorBidi" w:cstheme="minorBidi"/>
          <w:lang w:bidi="fr-FR"/>
        </w:rPr>
        <w:t>L’expression « systèmes d’informations, de mobilisation et d’apprentissage communautaires » est employée pour décrire un processus d’analyse rapide de la situation, d’enquête appréciative, de gestion-information, de mobilisation, d’analyse des difficultés et d’apprentissage, géré par la communauté, qui favorise l’exploitation des capacités existantes pour accroître les possibilités d’auto-assistance. Ce</w:t>
      </w:r>
      <w:r w:rsidR="008159E0">
        <w:rPr>
          <w:rStyle w:val="A0"/>
          <w:rFonts w:asciiTheme="minorBidi" w:hAnsiTheme="minorBidi" w:cstheme="minorBidi"/>
          <w:lang w:bidi="fr-FR"/>
        </w:rPr>
        <w:t xml:space="preserve"> processus est également appelé </w:t>
      </w:r>
      <w:r w:rsidR="008159E0">
        <w:rPr>
          <w:rStyle w:val="A0"/>
          <w:rFonts w:asciiTheme="minorBidi" w:hAnsiTheme="minorBidi" w:cstheme="minorBidi"/>
          <w:lang w:bidi="fr-FR"/>
        </w:rPr>
        <w:t>"</w:t>
      </w:r>
      <w:r w:rsidR="008159E0">
        <w:rPr>
          <w:rStyle w:val="A0"/>
          <w:rFonts w:asciiTheme="minorBidi" w:hAnsiTheme="minorBidi" w:cstheme="minorBidi"/>
          <w:lang w:bidi="fr-FR"/>
        </w:rPr>
        <w:t>Apprentissage pratique et collectif dans les crises"</w:t>
      </w:r>
      <w:r w:rsidR="00AC4521" w:rsidRPr="00AC4521">
        <w:rPr>
          <w:rStyle w:val="A0"/>
          <w:rFonts w:asciiTheme="minorBidi" w:hAnsiTheme="minorBidi" w:cstheme="minorBidi"/>
          <w:lang w:bidi="fr-FR"/>
        </w:rPr>
        <w:t xml:space="preserve"> </w:t>
      </w:r>
      <w:r w:rsidRPr="00B2651E">
        <w:rPr>
          <w:rStyle w:val="A0"/>
          <w:rFonts w:asciiTheme="minorBidi" w:hAnsiTheme="minorBidi" w:cstheme="minorBidi"/>
          <w:lang w:bidi="fr-FR"/>
        </w:rPr>
        <w:t>(PALC).</w:t>
      </w:r>
    </w:p>
    <w:p w14:paraId="34B3BB09" w14:textId="77777777" w:rsidR="0066423A" w:rsidRPr="008159E0" w:rsidRDefault="00B2651E" w:rsidP="0066423A">
      <w:pPr>
        <w:pStyle w:val="Default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  <w:lang w:val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EF07C77" wp14:editId="4FE3B7C2">
                <wp:simplePos x="0" y="0"/>
                <wp:positionH relativeFrom="column">
                  <wp:posOffset>586105</wp:posOffset>
                </wp:positionH>
                <wp:positionV relativeFrom="paragraph">
                  <wp:posOffset>128905</wp:posOffset>
                </wp:positionV>
                <wp:extent cx="5566410" cy="2669540"/>
                <wp:effectExtent l="0" t="0" r="0" b="0"/>
                <wp:wrapSquare wrapText="bothSides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6410" cy="2669540"/>
                          <a:chOff x="28684" y="0"/>
                          <a:chExt cx="5567037" cy="266982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1721" y="0"/>
                            <a:ext cx="2794000" cy="636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2516B5" w14:textId="77777777" w:rsidR="00B2651E" w:rsidRPr="00B2651E" w:rsidRDefault="00B2651E" w:rsidP="00B2651E">
                              <w:pPr>
                                <w:spacing w:after="0" w:line="240" w:lineRule="auto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</w:rPr>
                              </w:pPr>
                              <w:r w:rsidRPr="00B2651E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>Mise à disposition rapide d’une mise à niveau des compétences d’urgence pertinentes :</w:t>
                              </w:r>
                            </w:p>
                            <w:p w14:paraId="5CE50933" w14:textId="77777777" w:rsidR="00B2651E" w:rsidRPr="00B2651E" w:rsidRDefault="00B2651E" w:rsidP="00B2651E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284" w:hanging="284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</w:rPr>
                              </w:pPr>
                              <w:r w:rsidRPr="00B2651E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>spécifiques au contexte de la technologie et de la gestion</w:t>
                              </w:r>
                            </w:p>
                            <w:p w14:paraId="599EE0F6" w14:textId="2CF3CCC0" w:rsidR="00B2651E" w:rsidRDefault="008159E0" w:rsidP="00864758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284" w:hanging="284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>intervention</w:t>
                              </w:r>
                              <w:r w:rsidR="00B2651E" w:rsidRPr="00B2651E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 xml:space="preserve"> psychosociale basée sur la communauté</w:t>
                              </w:r>
                            </w:p>
                            <w:p w14:paraId="3F292BBD" w14:textId="77777777" w:rsidR="00B2651E" w:rsidRPr="00B2651E" w:rsidRDefault="00B2651E" w:rsidP="00864758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ind w:left="284" w:hanging="284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</w:rPr>
                              </w:pPr>
                              <w:r w:rsidRPr="00B2651E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>analyse et résolution de conflits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5564" y="1323913"/>
                            <a:ext cx="1475070" cy="267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223C88" w14:textId="77777777" w:rsidR="00B2651E" w:rsidRPr="00B2651E" w:rsidRDefault="00B2651E" w:rsidP="00B2651E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  <w:r w:rsidRPr="00B2651E">
                                <w:rPr>
                                  <w:rFonts w:asciiTheme="minorBidi" w:hAnsiTheme="minorBidi"/>
                                  <w:b/>
                                  <w:bCs/>
                                  <w:sz w:val="12"/>
                                  <w:szCs w:val="12"/>
                                  <w:lang w:bidi="fr-FR"/>
                                </w:rPr>
                                <w:t>Auto-assistance autonome par les personnes touchées par la crise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888" y="109728"/>
                            <a:ext cx="1367790" cy="3030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00099" w14:textId="77777777" w:rsidR="008159E0" w:rsidRPr="008159E0" w:rsidRDefault="008159E0" w:rsidP="008159E0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</w:pPr>
                              <w:r w:rsidRPr="008159E0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>Micro-subventions collectives en situation d’urgence</w:t>
                              </w:r>
                            </w:p>
                            <w:p w14:paraId="4A7D1712" w14:textId="7BD84C1E" w:rsidR="00B2651E" w:rsidRPr="00287A41" w:rsidRDefault="008159E0" w:rsidP="00287A41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</w:pPr>
                              <w:r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9348" y="190520"/>
                            <a:ext cx="1282844" cy="5188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C5C5CE" w14:textId="77777777" w:rsidR="00287A41" w:rsidRPr="00B2651E" w:rsidRDefault="00287A41" w:rsidP="00287A41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</w:rPr>
                              </w:pPr>
                              <w:r w:rsidRPr="00B2651E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>Systèmes communautaires d’information, de mobilisation et d’apprentissage</w:t>
                              </w:r>
                            </w:p>
                            <w:p w14:paraId="56C23706" w14:textId="77777777" w:rsidR="00287A41" w:rsidRPr="00B2651E" w:rsidRDefault="00287A41" w:rsidP="00B2651E">
                              <w:pPr>
                                <w:spacing w:after="0" w:line="240" w:lineRule="auto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684" y="921716"/>
                            <a:ext cx="1367790" cy="579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52095C" w14:textId="0591B8AE" w:rsidR="00B2651E" w:rsidRPr="00B2651E" w:rsidRDefault="00B2651E" w:rsidP="00B2651E">
                              <w:pPr>
                                <w:spacing w:after="0" w:line="240" w:lineRule="auto"/>
                                <w:rPr>
                                  <w:rFonts w:asciiTheme="minorBidi" w:hAnsiTheme="minorBidi"/>
                                  <w:sz w:val="14"/>
                                  <w:szCs w:val="14"/>
                                </w:rPr>
                              </w:pPr>
                              <w:r w:rsidRPr="00B2651E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 xml:space="preserve">Appui aux processus à long terme dirigés localement pour s’attaquer aux causes </w:t>
                              </w:r>
                              <w:r w:rsidR="008159E0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>fondamentales</w:t>
                              </w:r>
                              <w:r w:rsidRPr="00B2651E">
                                <w:rPr>
                                  <w:rFonts w:asciiTheme="minorBidi" w:hAnsiTheme="minorBidi"/>
                                  <w:sz w:val="14"/>
                                  <w:szCs w:val="14"/>
                                  <w:lang w:bidi="fr-FR"/>
                                </w:rPr>
                                <w:t xml:space="preserve"> de la vulnérabilité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9427" y="819303"/>
                            <a:ext cx="1353820" cy="89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26241" w14:textId="77777777" w:rsidR="00B2651E" w:rsidRPr="00B2651E" w:rsidRDefault="00B2651E" w:rsidP="00B2651E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 w:rsidRPr="00B2651E">
                                <w:rPr>
                                  <w:rFonts w:asciiTheme="minorBidi" w:hAnsiTheme="minorBidi"/>
                                  <w:b/>
                                  <w:bCs/>
                                  <w:sz w:val="21"/>
                                  <w:szCs w:val="21"/>
                                  <w:lang w:bidi="fr-FR"/>
                                </w:rPr>
                                <w:t xml:space="preserve">Changements dans les rôles, </w:t>
                              </w:r>
                              <w:r>
                                <w:rPr>
                                  <w:rFonts w:asciiTheme="minorBidi" w:hAnsiTheme="minorBidi"/>
                                  <w:b/>
                                  <w:bCs/>
                                  <w:sz w:val="21"/>
                                  <w:szCs w:val="21"/>
                                  <w:lang w:bidi="fr-FR"/>
                                </w:rPr>
                                <w:br/>
                              </w:r>
                              <w:r w:rsidRPr="00B2651E">
                                <w:rPr>
                                  <w:rFonts w:asciiTheme="minorBidi" w:hAnsiTheme="minorBidi"/>
                                  <w:b/>
                                  <w:bCs/>
                                  <w:sz w:val="21"/>
                                  <w:szCs w:val="21"/>
                                  <w:lang w:bidi="fr-FR"/>
                                </w:rPr>
                                <w:t xml:space="preserve">les relations et </w:t>
                              </w:r>
                              <w:r>
                                <w:rPr>
                                  <w:rFonts w:asciiTheme="minorBidi" w:hAnsiTheme="minorBidi"/>
                                  <w:b/>
                                  <w:bCs/>
                                  <w:sz w:val="21"/>
                                  <w:szCs w:val="21"/>
                                  <w:lang w:bidi="fr-FR"/>
                                </w:rPr>
                                <w:br/>
                              </w:r>
                              <w:r w:rsidRPr="00F3762B">
                                <w:rPr>
                                  <w:rFonts w:asciiTheme="minorBidi" w:hAnsiTheme="minorBidi"/>
                                  <w:b/>
                                  <w:bCs/>
                                  <w:sz w:val="21"/>
                                  <w:szCs w:val="21"/>
                                  <w:lang w:bidi="fr-FR"/>
                                </w:rPr>
                                <w:t>les systèmes institutionnels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0662" y="2133824"/>
                            <a:ext cx="4206240" cy="5359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DDF038" w14:textId="3593D013" w:rsidR="00B2651E" w:rsidRPr="00B2651E" w:rsidRDefault="009A4D1F" w:rsidP="00B2651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 Narrow" w:hAnsi="Arial Narrow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  <w:lang w:bidi="fr-FR"/>
                                </w:rPr>
                                <w:t>D</w:t>
                              </w:r>
                              <w:r w:rsidR="00B2651E" w:rsidRPr="00B2651E">
                                <w:rPr>
                                  <w:rFonts w:ascii="Arial Narrow" w:hAnsi="Arial Narrow"/>
                                  <w:sz w:val="20"/>
                                  <w:szCs w:val="20"/>
                                  <w:lang w:bidi="fr-FR"/>
                                </w:rPr>
                                <w:t xml:space="preserve">es services de coordination localement pertinents (horizontaux et verticaux) ainsi que </w:t>
                              </w:r>
                              <w:r w:rsidR="004D73FD">
                                <w:rPr>
                                  <w:rFonts w:ascii="Arial Narrow" w:hAnsi="Arial Narrow"/>
                                  <w:sz w:val="20"/>
                                  <w:szCs w:val="20"/>
                                  <w:lang w:bidi="fr-FR"/>
                                </w:rPr>
                                <w:t xml:space="preserve">le networking, </w:t>
                              </w:r>
                              <w:r w:rsidR="00B2651E" w:rsidRPr="00B2651E">
                                <w:rPr>
                                  <w:rFonts w:ascii="Arial Narrow" w:hAnsi="Arial Narrow"/>
                                  <w:sz w:val="20"/>
                                  <w:szCs w:val="20"/>
                                  <w:lang w:bidi="fr-FR"/>
                                </w:rPr>
                                <w:t>la connexion, et les alliances (y compris le secteur privé)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46.15pt;margin-top:10.15pt;width:438.3pt;height:210.2pt;z-index:251678720;mso-width-relative:margin;mso-height-relative:margin" coordorigin="286" coordsize="55670,26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/2sAMAALcUAAAOAAAAZHJzL2Uyb0RvYy54bWzsWF1v3CgUfV+p/wHx3tjgT6w4VTdtopXa&#10;bqV2fwBj4w+tDV4g8WR/fS/YGc/OvqXqajbNPHgAw/W9h8OBy+Wb/Tige6FNr2SJyUWIkZCVqnvZ&#10;lviPrzevc4yM5bLmg5KixA/C4DdXr365nKdCUNWpoRYagRFpinkqcWftVASBqToxcnOhJiHhZaP0&#10;yC1UdRvUms9gfRwCGoZpMCtdT1pVwhhofbe8xFfeftOIyv7eNEZYNJQYfLP+qf1z557B1SUvWs2n&#10;rq9WN/gTvBh5L+GjB1PvuOXoTvf/MjX2lVZGNfaiUmOgmqavhI8BoiHhSTS3Wt1NPpa2mNvpABNA&#10;e4LTk81Wn+4/a9TXMHcpRpKPMEf+swjqAM48tQX0udXTl+mzXhvapebi3Td6dP8QCdp7WB8OsIq9&#10;RRU0JkmaxgTQr+AdTVOWxCvwVQez48bRPM1jjLaxVfd+G52FUbaNzqkfHTx+PHA+HlyaJyCS2bAy&#10;34fVl45Pwk+BcTisWFEC/ixgfXVR/qr2iC5w+W4OK2T30Ay4el6Y6YOq/jRIquuOy1a81VrNneA1&#10;+EfcSIjiMNTBbgrjjOzmj6qGOeF3VnlDJ4DTPCQZJcfQPcJOMxaH4Qp7GqU0+yduvJi0sbdCjcgV&#10;Sqxhtfhv8PsPxjqfti5ujo0a+vqmHwZf0e3uetDonsPKuvE/H8ZJt0GiucQsoYm3LJUbD6Z5MfYW&#10;Vv7QjyXOwU1w1Dc7TN7L2pct74elDJ4McgXJ4bIgZPe7PXR0YO1U/QBwabWscFAkKHRK/43RDKu7&#10;xOavO64FRsNvEiBnJAYOIusrcZIBpZA+frM7fsNlBaZKbDFaitfWS4gLQ6q3MDVN7/HaPFl9BSYu&#10;/v14Sp4JIUmcwHpf1jKJaMRItEzsIy1JnCUhUHFVgyyKkpU4j9R+DrRcJNUFtnHiJ2YnOxd2RjnL&#10;cziTwE5DQpbR/IScUZplbCVnFEZh6nfBw16zCeL/WTM9OQ/71U8vnYSeCztjFsUrOVmYLOccXhyU&#10;k+Y0j0Fa3TkqIXmeeGl9juT0gb0opzuWR2dCzu2IzuD4u2QHR9w8Fs4kY+TkkP6MhDN+2dXXNIiA&#10;Fp1FFhSRnMUUcjIQxpww2LhPt/UkcmmjV86ckTUBfbpyHuUxPzzD8bu1PyO/CKITxORMSAf5dJrC&#10;0QE4R0kE/PLCsEliTMOUuizTb9dRwth3niX/c9KtN0DnnV376x+4HfPXFetNnrt+O677bHy7b7z6&#10;BgAA//8DAFBLAwQUAAYACAAAACEAxAkQX+EAAAAJAQAADwAAAGRycy9kb3ducmV2LnhtbEyPQUvD&#10;QBCF74L/YRnBm91NWmsTsymlqKci2AribZpMk9Dsbshuk/TfO5709Bje471vsvVkWjFQ7xtnNUQz&#10;BYJs4crGVho+D68PKxA+oC2xdZY0XMnDOr+9yTAt3Wg/aNiHSnCJ9SlqqEPoUil9UZNBP3MdWfZO&#10;rjcY+OwrWfY4crlpZazUUhpsLC/U2NG2puK8vxgNbyOOm3n0MuzOp+31+/D4/rWLSOv7u2nzDCLQ&#10;FP7C8IvP6JAz09FdbOlFqyGJ55zUECtW9pPlKgFx1LBYqCeQeSb/f5D/AAAA//8DAFBLAQItABQA&#10;BgAIAAAAIQC2gziS/gAAAOEBAAATAAAAAAAAAAAAAAAAAAAAAABbQ29udGVudF9UeXBlc10ueG1s&#10;UEsBAi0AFAAGAAgAAAAhADj9If/WAAAAlAEAAAsAAAAAAAAAAAAAAAAALwEAAF9yZWxzLy5yZWxz&#10;UEsBAi0AFAAGAAgAAAAhAOfyP/awAwAAtxQAAA4AAAAAAAAAAAAAAAAALgIAAGRycy9lMm9Eb2Mu&#10;eG1sUEsBAi0AFAAGAAgAAAAhAMQJEF/hAAAACQEAAA8AAAAAAAAAAAAAAAAACgYAAGRycy9kb3du&#10;cmV2LnhtbFBLBQYAAAAABAAEAPMAAAAY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8017;width:27940;height:6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<v:textbox>
                    <w:txbxContent>
                      <w:p w14:paraId="4F2516B5" w14:textId="77777777" w:rsidR="00B2651E" w:rsidRPr="00B2651E" w:rsidRDefault="00B2651E" w:rsidP="00B2651E">
                        <w:pPr>
                          <w:spacing w:after="0" w:line="240" w:lineRule="auto"/>
                          <w:rPr>
                            <w:rFonts w:asciiTheme="minorBidi" w:hAnsiTheme="minorBidi"/>
                            <w:sz w:val="14"/>
                            <w:szCs w:val="14"/>
                          </w:rPr>
                        </w:pPr>
                        <w:r w:rsidRPr="00B2651E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>Mise à disposition rapide d’une mise à niveau des compétences d’urgence pertinentes :</w:t>
                        </w:r>
                      </w:p>
                      <w:p w14:paraId="5CE50933" w14:textId="77777777" w:rsidR="00B2651E" w:rsidRPr="00B2651E" w:rsidRDefault="00B2651E" w:rsidP="00B2651E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284" w:hanging="284"/>
                          <w:rPr>
                            <w:rFonts w:asciiTheme="minorBidi" w:hAnsiTheme="minorBidi"/>
                            <w:sz w:val="14"/>
                            <w:szCs w:val="14"/>
                          </w:rPr>
                        </w:pPr>
                        <w:r w:rsidRPr="00B2651E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>spécifiques au contexte de la technologie et de la gestion</w:t>
                        </w:r>
                      </w:p>
                      <w:p w14:paraId="599EE0F6" w14:textId="2CF3CCC0" w:rsidR="00B2651E" w:rsidRDefault="008159E0" w:rsidP="00864758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284" w:hanging="284"/>
                          <w:rPr>
                            <w:rFonts w:asciiTheme="minorBidi" w:hAnsiTheme="min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>intervention</w:t>
                        </w:r>
                        <w:r w:rsidR="00B2651E" w:rsidRPr="00B2651E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 xml:space="preserve"> psychosociale basée sur la communauté</w:t>
                        </w:r>
                      </w:p>
                      <w:p w14:paraId="3F292BBD" w14:textId="77777777" w:rsidR="00B2651E" w:rsidRPr="00B2651E" w:rsidRDefault="00B2651E" w:rsidP="00864758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284" w:hanging="284"/>
                          <w:rPr>
                            <w:rFonts w:asciiTheme="minorBidi" w:hAnsiTheme="minorBidi"/>
                            <w:sz w:val="14"/>
                            <w:szCs w:val="14"/>
                          </w:rPr>
                        </w:pPr>
                        <w:r w:rsidRPr="00B2651E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>analyse et résolution de conflits</w:t>
                        </w:r>
                      </w:p>
                    </w:txbxContent>
                  </v:textbox>
                </v:shape>
                <v:shape id="Text Box 2" o:spid="_x0000_s1028" type="#_x0000_t202" style="position:absolute;left:14555;top:13239;width:1475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14:paraId="24223C88" w14:textId="77777777" w:rsidR="00B2651E" w:rsidRPr="00B2651E" w:rsidRDefault="00B2651E" w:rsidP="00B2651E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"/>
                            <w:szCs w:val="2"/>
                          </w:rPr>
                        </w:pPr>
                        <w:r w:rsidRPr="00B2651E">
                          <w:rPr>
                            <w:rFonts w:asciiTheme="minorBidi" w:hAnsiTheme="minorBidi"/>
                            <w:b/>
                            <w:bCs/>
                            <w:sz w:val="12"/>
                            <w:szCs w:val="12"/>
                            <w:lang w:bidi="fr-FR"/>
                          </w:rPr>
                          <w:t>Auto-assistance autonome par les personnes touchées par la crise</w:t>
                        </w:r>
                      </w:p>
                    </w:txbxContent>
                  </v:textbox>
                </v:shape>
                <v:shape id="Text Box 2" o:spid="_x0000_s1029" type="#_x0000_t202" style="position:absolute;left:13898;top:1097;width:13678;height:3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14:paraId="5CD00099" w14:textId="77777777" w:rsidR="008159E0" w:rsidRPr="008159E0" w:rsidRDefault="008159E0" w:rsidP="008159E0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</w:pPr>
                        <w:r w:rsidRPr="008159E0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>Micro-subventions collectives en situation d’urgence</w:t>
                        </w:r>
                      </w:p>
                      <w:p w14:paraId="4A7D1712" w14:textId="7BD84C1E" w:rsidR="00B2651E" w:rsidRPr="00287A41" w:rsidRDefault="008159E0" w:rsidP="00287A41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</w:pPr>
                        <w:r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ab/>
                        </w:r>
                      </w:p>
                    </w:txbxContent>
                  </v:textbox>
                </v:shape>
                <v:shape id="Text Box 2" o:spid="_x0000_s1030" type="#_x0000_t202" style="position:absolute;left:1493;top:1905;width:12828;height:5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14:paraId="73C5C5CE" w14:textId="77777777" w:rsidR="00287A41" w:rsidRPr="00B2651E" w:rsidRDefault="00287A41" w:rsidP="00287A41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sz w:val="14"/>
                            <w:szCs w:val="14"/>
                          </w:rPr>
                        </w:pPr>
                        <w:r w:rsidRPr="00B2651E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>Systèmes communautaires d’information, de mobilisation et d’apprentissage</w:t>
                        </w:r>
                      </w:p>
                      <w:p w14:paraId="56C23706" w14:textId="77777777" w:rsidR="00287A41" w:rsidRPr="00B2651E" w:rsidRDefault="00287A41" w:rsidP="00B2651E">
                        <w:pPr>
                          <w:spacing w:after="0" w:line="240" w:lineRule="auto"/>
                          <w:rPr>
                            <w:rFonts w:asciiTheme="minorBidi" w:hAnsiTheme="minorBidi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Text Box 2" o:spid="_x0000_s1031" type="#_x0000_t202" style="position:absolute;left:286;top:9217;width:13678;height:5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14:paraId="6252095C" w14:textId="0591B8AE" w:rsidR="00B2651E" w:rsidRPr="00B2651E" w:rsidRDefault="00B2651E" w:rsidP="00B2651E">
                        <w:pPr>
                          <w:spacing w:after="0" w:line="240" w:lineRule="auto"/>
                          <w:rPr>
                            <w:rFonts w:asciiTheme="minorBidi" w:hAnsiTheme="minorBidi"/>
                            <w:sz w:val="14"/>
                            <w:szCs w:val="14"/>
                          </w:rPr>
                        </w:pPr>
                        <w:r w:rsidRPr="00B2651E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 xml:space="preserve">Appui aux processus à long terme dirigés localement pour s’attaquer aux causes </w:t>
                        </w:r>
                        <w:r w:rsidR="008159E0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>fondamentales</w:t>
                        </w:r>
                        <w:r w:rsidRPr="00B2651E">
                          <w:rPr>
                            <w:rFonts w:asciiTheme="minorBidi" w:hAnsiTheme="minorBidi"/>
                            <w:sz w:val="14"/>
                            <w:szCs w:val="14"/>
                            <w:lang w:bidi="fr-FR"/>
                          </w:rPr>
                          <w:t xml:space="preserve"> de la vulnérabilité</w:t>
                        </w:r>
                      </w:p>
                    </w:txbxContent>
                  </v:textbox>
                </v:shape>
                <v:shape id="Text Box 2" o:spid="_x0000_s1032" type="#_x0000_t202" style="position:absolute;left:31894;top:8193;width:13538;height:8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14:paraId="64F26241" w14:textId="77777777" w:rsidR="00B2651E" w:rsidRPr="00B2651E" w:rsidRDefault="00B2651E" w:rsidP="00B2651E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1"/>
                            <w:szCs w:val="21"/>
                          </w:rPr>
                        </w:pPr>
                        <w:r w:rsidRPr="00B2651E">
                          <w:rPr>
                            <w:rFonts w:asciiTheme="minorBidi" w:hAnsiTheme="minorBidi"/>
                            <w:b/>
                            <w:bCs/>
                            <w:sz w:val="21"/>
                            <w:szCs w:val="21"/>
                            <w:lang w:bidi="fr-FR"/>
                          </w:rPr>
                          <w:t xml:space="preserve">Changements dans les rôles, </w:t>
                        </w:r>
                        <w:r>
                          <w:rPr>
                            <w:rFonts w:asciiTheme="minorBidi" w:hAnsiTheme="minorBidi"/>
                            <w:b/>
                            <w:bCs/>
                            <w:sz w:val="21"/>
                            <w:szCs w:val="21"/>
                            <w:lang w:bidi="fr-FR"/>
                          </w:rPr>
                          <w:br/>
                        </w:r>
                        <w:r w:rsidRPr="00B2651E">
                          <w:rPr>
                            <w:rFonts w:asciiTheme="minorBidi" w:hAnsiTheme="minorBidi"/>
                            <w:b/>
                            <w:bCs/>
                            <w:sz w:val="21"/>
                            <w:szCs w:val="21"/>
                            <w:lang w:bidi="fr-FR"/>
                          </w:rPr>
                          <w:t xml:space="preserve">les relations et </w:t>
                        </w:r>
                        <w:r>
                          <w:rPr>
                            <w:rFonts w:asciiTheme="minorBidi" w:hAnsiTheme="minorBidi"/>
                            <w:b/>
                            <w:bCs/>
                            <w:sz w:val="21"/>
                            <w:szCs w:val="21"/>
                            <w:lang w:bidi="fr-FR"/>
                          </w:rPr>
                          <w:br/>
                        </w:r>
                        <w:r w:rsidRPr="00F3762B">
                          <w:rPr>
                            <w:rFonts w:asciiTheme="minorBidi" w:hAnsiTheme="minorBidi"/>
                            <w:b/>
                            <w:bCs/>
                            <w:sz w:val="21"/>
                            <w:szCs w:val="21"/>
                            <w:lang w:bidi="fr-FR"/>
                          </w:rPr>
                          <w:t>les systèmes institutionnels</w:t>
                        </w:r>
                      </w:p>
                    </w:txbxContent>
                  </v:textbox>
                </v:shape>
                <v:shape id="Text Box 2" o:spid="_x0000_s1033" type="#_x0000_t202" style="position:absolute;left:2706;top:21338;width:42063;height:5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14:paraId="24DDF038" w14:textId="3593D013" w:rsidR="00B2651E" w:rsidRPr="00B2651E" w:rsidRDefault="009A4D1F" w:rsidP="00B2651E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Narrow" w:hAnsi="Arial Narrow"/>
                            <w:sz w:val="20"/>
                            <w:szCs w:val="20"/>
                            <w:lang w:bidi="fr-FR"/>
                          </w:rPr>
                          <w:t>D</w:t>
                        </w:r>
                        <w:r w:rsidR="00B2651E" w:rsidRPr="00B2651E">
                          <w:rPr>
                            <w:rFonts w:ascii="Arial Narrow" w:hAnsi="Arial Narrow"/>
                            <w:sz w:val="20"/>
                            <w:szCs w:val="20"/>
                            <w:lang w:bidi="fr-FR"/>
                          </w:rPr>
                          <w:t xml:space="preserve">es services de coordination localement pertinents (horizontaux et verticaux) ainsi que </w:t>
                        </w:r>
                        <w:r w:rsidR="004D73FD">
                          <w:rPr>
                            <w:rFonts w:ascii="Arial Narrow" w:hAnsi="Arial Narrow"/>
                            <w:sz w:val="20"/>
                            <w:szCs w:val="20"/>
                            <w:lang w:bidi="fr-FR"/>
                          </w:rPr>
                          <w:t xml:space="preserve">le networking, </w:t>
                        </w:r>
                        <w:r w:rsidR="00B2651E" w:rsidRPr="00B2651E">
                          <w:rPr>
                            <w:rFonts w:ascii="Arial Narrow" w:hAnsi="Arial Narrow"/>
                            <w:sz w:val="20"/>
                            <w:szCs w:val="20"/>
                            <w:lang w:bidi="fr-FR"/>
                          </w:rPr>
                          <w:t>la connexion, et les alliances (y compris le secteur privé)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E1B27BA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22CFF425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1ED606BC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13CD253A" w14:textId="77777777" w:rsidR="0066423A" w:rsidRPr="008159E0" w:rsidRDefault="00B2651E" w:rsidP="0066423A">
      <w:pPr>
        <w:pStyle w:val="Default"/>
        <w:rPr>
          <w:rFonts w:asciiTheme="minorBidi" w:hAnsiTheme="minorBidi" w:cstheme="minorBidi"/>
        </w:rPr>
      </w:pPr>
      <w:r w:rsidRPr="00B2651E">
        <w:rPr>
          <w:rFonts w:asciiTheme="minorBidi" w:hAnsiTheme="minorBidi" w:cs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4AD1F2A3" wp14:editId="73563493">
                <wp:simplePos x="0" y="0"/>
                <wp:positionH relativeFrom="column">
                  <wp:posOffset>3794125</wp:posOffset>
                </wp:positionH>
                <wp:positionV relativeFrom="paragraph">
                  <wp:posOffset>92913</wp:posOffset>
                </wp:positionV>
                <wp:extent cx="1280160" cy="1181100"/>
                <wp:effectExtent l="0" t="0" r="15240" b="19050"/>
                <wp:wrapNone/>
                <wp:docPr id="8" name="Ellip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811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8CB7C07" id="Ellips 8" o:spid="_x0000_s1026" style="position:absolute;margin-left:298.75pt;margin-top:7.3pt;width:100.8pt;height:93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EXSlQIAAKwFAAAOAAAAZHJzL2Uyb0RvYy54bWysVMFu2zAMvQ/YPwi6r7aDtMuCOEXQrsOA&#10;ri3WDj0rslQLkERNUuJkXz9KdtxgbXcYloNDUuSj+ERycb4zmmyFDwpsTauTkhJhOTTKPtX0x8PV&#10;hxklITLbMA1W1HQvAj1fvn+36NxcTKAF3QhPEMSGeedq2sbo5kUReCsMCyfghMVDCd6wiKp/KhrP&#10;OkQ3upiU5VnRgW+cBy5CQOtlf0iXGV9KweOtlEFEomuKd4v56/N3nb7FcsHmT565VvHhGuwfbmGY&#10;sph0hLpkkZGNVy+gjOIeAsh4wsEUIKXiIteA1VTlH9Xct8yJXAuSE9xIU/h/sPxme+eJamqKD2WZ&#10;wSf6rLVygcwSN50Lc3S5d3d+0AKKqdCd9Cb9Ywlkl/ncj3yKXSQcjdVkVlZnSDvHs6qaVVWZGS+e&#10;w50P8YsAQ5JQU5Fzp5rZnG2vQ8Ss6H3wSuYAWjVXSuuspD4RF9qTLcMXZpwLG6scrjfmGzS9fVri&#10;r39rNGNH9OazgxlT5I5LSDnhUZIicdBXnaW41yKl1va7kMgc1jnJCUeEl3cJLWtEbz59M2cGTMgS&#10;ixux+2LewO7ZGfxTqMgtPwaXf7tYHzxG5Mxg4xhslAX/GoBGhofMvT9SdkRNEtfQ7LGvPPQDFxy/&#10;UvjA1yzEO+ZxwrApcGvEW/xIDV1NYZAoacH/es2e/LHx8ZSSDie2puHnhnlBif5qcSQ+VdNpGvGs&#10;TE8/TlDxxyfr4xO7MReALVPhfnI8i8k/6oMoPZhHXC6rlBWPmOWYu6Y8+oNyEftNguuJi9Uqu+FY&#10;Oxav7b3jCTyxmrr3YffIvBu6POKA3MBhul90eu+bIi2sNhGkymPwzOvAN66E3KzD+ko751jPXs9L&#10;dvkbAAD//wMAUEsDBBQABgAIAAAAIQCVMzWs3gAAAAoBAAAPAAAAZHJzL2Rvd25yZXYueG1sTI/B&#10;TsMwEETvSPyDtUjcqNNCmybEqQCJEwK1BYmrGy9ORLy2YqcNf8/2BMfVPM28rTaT68URh9h5UjCf&#10;ZSCQGm86sgo+3p9v1iBi0mR07wkV/GCETX15UenS+BPt8LhPVnAJxVIraFMKpZSxadHpOPMBibMv&#10;Pzid+BysNIM+cbnr5SLLVtLpjnih1QGfWmy+96NTcPuY7Ns2hM/XROtxKxcvdtzlSl1fTQ/3IBJO&#10;6Q+Gsz6rQ81OBz+SiaJXsCzyJaMc3K1AMJAXxRzEQcF5F2Rdyf8v1L8AAAD//wMAUEsBAi0AFAAG&#10;AAgAAAAhALaDOJL+AAAA4QEAABMAAAAAAAAAAAAAAAAAAAAAAFtDb250ZW50X1R5cGVzXS54bWxQ&#10;SwECLQAUAAYACAAAACEAOP0h/9YAAACUAQAACwAAAAAAAAAAAAAAAAAvAQAAX3JlbHMvLnJlbHNQ&#10;SwECLQAUAAYACAAAACEA2fRF0pUCAACsBQAADgAAAAAAAAAAAAAAAAAuAgAAZHJzL2Uyb0RvYy54&#10;bWxQSwECLQAUAAYACAAAACEAlTM1rN4AAAAKAQAADwAAAAAAAAAAAAAAAADvBAAAZHJzL2Rvd25y&#10;ZXYueG1sUEsFBgAAAAAEAAQA8wAAAPoFAAAAAA==&#10;" fillcolor="#bdd6ee [1300]" strokecolor="#1f4d78 [1604]" strokeweight="1pt">
                <v:stroke joinstyle="miter"/>
              </v:oval>
            </w:pict>
          </mc:Fallback>
        </mc:AlternateContent>
      </w:r>
      <w:r w:rsidR="00691654" w:rsidRPr="00B2651E">
        <w:rPr>
          <w:rFonts w:asciiTheme="minorBidi" w:hAnsiTheme="minorBidi" w:cstheme="minorBidi"/>
          <w:noProof/>
          <w:lang w:val="en-US"/>
        </w:rPr>
        <w:drawing>
          <wp:anchor distT="0" distB="0" distL="114300" distR="114300" simplePos="0" relativeHeight="251657216" behindDoc="1" locked="0" layoutInCell="1" allowOverlap="1" wp14:anchorId="4D2BD1AE" wp14:editId="2517D7CE">
            <wp:simplePos x="0" y="0"/>
            <wp:positionH relativeFrom="margin">
              <wp:posOffset>1958340</wp:posOffset>
            </wp:positionH>
            <wp:positionV relativeFrom="paragraph">
              <wp:posOffset>5080</wp:posOffset>
            </wp:positionV>
            <wp:extent cx="1447800" cy="1264920"/>
            <wp:effectExtent l="0" t="0" r="0" b="0"/>
            <wp:wrapNone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800" cy="1264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019EE1F" w14:textId="77777777" w:rsidR="0066423A" w:rsidRPr="008159E0" w:rsidRDefault="0066423A" w:rsidP="00076CD4">
      <w:pPr>
        <w:pStyle w:val="Default"/>
        <w:tabs>
          <w:tab w:val="left" w:pos="1418"/>
        </w:tabs>
        <w:rPr>
          <w:rFonts w:asciiTheme="minorBidi" w:hAnsiTheme="minorBidi" w:cstheme="minorBidi"/>
        </w:rPr>
      </w:pPr>
    </w:p>
    <w:p w14:paraId="3DD1031D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16713FF0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11AE89D8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6FEAEB06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224730EE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202CD5BB" w14:textId="77777777" w:rsidR="00076CD4" w:rsidRPr="008159E0" w:rsidRDefault="00691654" w:rsidP="0066423A">
      <w:pPr>
        <w:pStyle w:val="Default"/>
        <w:rPr>
          <w:rFonts w:asciiTheme="minorBidi" w:hAnsiTheme="minorBidi" w:cstheme="minorBidi"/>
        </w:rPr>
      </w:pPr>
      <w:r w:rsidRPr="00B2651E">
        <w:rPr>
          <w:rFonts w:asciiTheme="minorBidi" w:hAnsiTheme="minorBidi" w:cs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519" behindDoc="0" locked="0" layoutInCell="1" allowOverlap="1" wp14:anchorId="1EBEBA47" wp14:editId="15FCF15D">
                <wp:simplePos x="0" y="0"/>
                <wp:positionH relativeFrom="margin">
                  <wp:posOffset>761365</wp:posOffset>
                </wp:positionH>
                <wp:positionV relativeFrom="paragraph">
                  <wp:posOffset>139065</wp:posOffset>
                </wp:positionV>
                <wp:extent cx="4378325" cy="792480"/>
                <wp:effectExtent l="0" t="0" r="22225" b="26670"/>
                <wp:wrapNone/>
                <wp:docPr id="10" name="Rektangel med rundade hör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8325" cy="792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768BB2E" id="Rektangel med rundade hörn 9" o:spid="_x0000_s1026" style="position:absolute;margin-left:59.95pt;margin-top:10.95pt;width:344.75pt;height:62.4pt;z-index:2516595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WlknAIAAHYFAAAOAAAAZHJzL2Uyb0RvYy54bWysVM1u2zAMvg/YOwi6r07S9C+oUwQtMgwo&#10;2qLt0LMiS7FRWdQoJU72YHuBvtgo2XGzLqdhOTii+KeP/MjLq01t2Fqhr8DmfHg04ExZCUVllzn/&#10;/jz/cs6ZD8IWwoBVOd8qz6+mnz9dNm6iRlCCKRQyCmL9pHE5L0NwkyzzslS18EfglCWlBqxFIBGX&#10;WYGioei1yUaDwWnWABYOQSrv6famVfJpiq+1kuFea68CMzmnt4X0xfRdxG82vRSTJQpXVrJ7hviH&#10;V9SispS0D3UjgmArrP4KVVcSwYMORxLqDLSupEoYCM1w8AHNUymcSlioON71ZfL/L6y8Wz8gqwrq&#10;HZXHipp69KheqWNLZVitCoYral6hWPn2Cy27iBVrnJ+Q45N7wE7ydIzwNxrr+E/A2CZVedtXWW0C&#10;k3Q5Pj47Px6dcCZJd3YxGp+nNmTv3g59+KqgZvGQcwR6wiO1MlVYrG99oLRkv7OLGS3MK2NSO42N&#10;Fx5MVcS7JOBycW2QrQXxYD4f0C8CoRh7ZiRF1yzCawGlU9gaFWMY+6g0lYogjNJLEklVH1ZIqWw4&#10;7eIm6+im6Qm94/CQownDzqmzjW4qkbd3HBxy/DNj75Gygg29c11ZwEMBitc+c2u/Q99ijvAXUGyJ&#10;IQjt6Hgn5xV15Vb48CCQZoVoQ/Mf7umjDTQ5h+7EWQn489B9tCcKk5azhmYv5/7HSqDizHyzRO6L&#10;4XgchzUJ45OzEQm4r1nsa+yqvgZq65A2jZPpGO2D2R01Qv1Ca2IWs5JKWEm5cy4D7oTr0O4EWjRS&#10;zWbJjAbUiXBrn5yMwWNVI+GeNy8CXUfNQKS+g92ciskHcra20dPCbBVAV4m573Xt6k3DncjYLaK4&#10;PfblZPW+Lqe/AQAA//8DAFBLAwQUAAYACAAAACEA4xtj9+AAAAAKAQAADwAAAGRycy9kb3ducmV2&#10;LnhtbEyPzW7CMBCE75X6DtZW4lacQBRIiIMKFVWlXsrPA5h4SaLG6yg2kL59t6f2tBrNp9mZYj3a&#10;Ttxw8K0jBfE0AoFUOdNSreB03D0vQfigyejOESr4Rg/r8vGh0Llxd9rj7RBqwSHkc62gCaHPpfRV&#10;g1b7qeuR2Lu4werAcqilGfSdw20nZ1GUSqtb4g+N7nHbYPV1uFoFn++bOJlXO/Pajun89Pax6SnZ&#10;KzV5Gl9WIAKO4Q+G3/pcHUrudHZXMl50rOMsY1TBLObLwDLKEhBndpJ0AbIs5P8J5Q8AAAD//wMA&#10;UEsBAi0AFAAGAAgAAAAhALaDOJL+AAAA4QEAABMAAAAAAAAAAAAAAAAAAAAAAFtDb250ZW50X1R5&#10;cGVzXS54bWxQSwECLQAUAAYACAAAACEAOP0h/9YAAACUAQAACwAAAAAAAAAAAAAAAAAvAQAAX3Jl&#10;bHMvLnJlbHNQSwECLQAUAAYACAAAACEAb9FpZJwCAAB2BQAADgAAAAAAAAAAAAAAAAAuAgAAZHJz&#10;L2Uyb0RvYy54bWxQSwECLQAUAAYACAAAACEA4xtj9+AAAAAKAQAADwAAAAAAAAAAAAAAAAD2BAAA&#10;ZHJzL2Rvd25yZXYueG1sUEsFBgAAAAAEAAQA8wAAAAMGAAAAAA==&#10;" filled="f" strokecolor="red" strokeweight="1pt">
                <v:stroke joinstyle="miter"/>
                <w10:wrap anchorx="margin"/>
              </v:roundrect>
            </w:pict>
          </mc:Fallback>
        </mc:AlternateContent>
      </w:r>
    </w:p>
    <w:p w14:paraId="73103468" w14:textId="77777777" w:rsidR="00076CD4" w:rsidRPr="008159E0" w:rsidRDefault="00076CD4" w:rsidP="0066423A">
      <w:pPr>
        <w:pStyle w:val="Default"/>
        <w:rPr>
          <w:rFonts w:asciiTheme="minorBidi" w:hAnsiTheme="minorBidi" w:cstheme="minorBidi"/>
        </w:rPr>
      </w:pPr>
    </w:p>
    <w:p w14:paraId="4FB772F1" w14:textId="77777777" w:rsidR="00076CD4" w:rsidRPr="008159E0" w:rsidRDefault="00076CD4" w:rsidP="0066423A">
      <w:pPr>
        <w:pStyle w:val="Default"/>
        <w:rPr>
          <w:rFonts w:asciiTheme="minorBidi" w:hAnsiTheme="minorBidi" w:cstheme="minorBidi"/>
        </w:rPr>
      </w:pPr>
    </w:p>
    <w:p w14:paraId="4BC15673" w14:textId="77777777" w:rsidR="00076CD4" w:rsidRPr="008159E0" w:rsidRDefault="00076CD4" w:rsidP="0066423A">
      <w:pPr>
        <w:pStyle w:val="Default"/>
        <w:rPr>
          <w:rFonts w:asciiTheme="minorBidi" w:hAnsiTheme="minorBidi" w:cstheme="minorBidi"/>
        </w:rPr>
      </w:pPr>
    </w:p>
    <w:p w14:paraId="531E5DE1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4F04745A" w14:textId="77777777" w:rsidR="0066423A" w:rsidRPr="008159E0" w:rsidRDefault="0066423A" w:rsidP="0066423A">
      <w:pPr>
        <w:pStyle w:val="Default"/>
        <w:rPr>
          <w:rFonts w:asciiTheme="minorBidi" w:hAnsiTheme="minorBidi" w:cstheme="minorBidi"/>
        </w:rPr>
      </w:pPr>
    </w:p>
    <w:p w14:paraId="78F084F2" w14:textId="77777777" w:rsidR="0066423A" w:rsidRPr="008159E0" w:rsidRDefault="0066423A" w:rsidP="007C10EB">
      <w:pPr>
        <w:pStyle w:val="Pa2"/>
        <w:spacing w:after="120" w:line="240" w:lineRule="auto"/>
        <w:ind w:left="-360" w:right="-314"/>
        <w:jc w:val="both"/>
        <w:rPr>
          <w:rFonts w:asciiTheme="minorBidi" w:hAnsiTheme="minorBidi"/>
          <w:sz w:val="20"/>
          <w:szCs w:val="20"/>
        </w:rPr>
      </w:pPr>
      <w:r w:rsidRPr="00B2651E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De plus, les expériences avec des approches RMC menées jusqu’à maintenant ont mis en évidence les </w:t>
      </w:r>
      <w:r w:rsidRPr="00B2651E">
        <w:rPr>
          <w:rStyle w:val="A6"/>
          <w:rFonts w:asciiTheme="minorBidi" w:hAnsiTheme="minorBidi" w:cstheme="minorBidi"/>
          <w:b/>
          <w:color w:val="auto"/>
          <w:sz w:val="20"/>
          <w:szCs w:val="20"/>
          <w:lang w:bidi="fr-FR"/>
        </w:rPr>
        <w:t>principes fondamentaux</w:t>
      </w:r>
      <w:r w:rsidRPr="00B2651E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 suivants sous-jacents à cette approche :</w:t>
      </w:r>
    </w:p>
    <w:p w14:paraId="3E293977" w14:textId="2DF97785" w:rsidR="0066423A" w:rsidRPr="00F3762B" w:rsidRDefault="0066423A" w:rsidP="007C10EB">
      <w:pPr>
        <w:pStyle w:val="Pa7"/>
        <w:numPr>
          <w:ilvl w:val="0"/>
          <w:numId w:val="2"/>
        </w:numPr>
        <w:spacing w:after="120" w:line="240" w:lineRule="auto"/>
        <w:ind w:left="180" w:right="-314" w:hanging="180"/>
        <w:jc w:val="both"/>
        <w:rPr>
          <w:rFonts w:asciiTheme="minorBidi" w:hAnsiTheme="minorBidi"/>
          <w:sz w:val="20"/>
          <w:szCs w:val="20"/>
        </w:rPr>
      </w:pPr>
      <w:r w:rsidRPr="00B2651E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Il a été identifié que les 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communautés affectées par des crises sont toujours les premiers intervenants et qu’ils sont souvent engagés dans plus d’interventions « humanitaires » importantes, locales et immédiates que celles menées ou soutenues par des aides extérieures. Les nouvelles approches de RMC visent à maximiser le potentiel de cette 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u w:val="single"/>
          <w:lang w:bidi="fr-FR"/>
        </w:rPr>
        <w:t>réponse locale autonome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>, pour l’aider non seulement à mieux répondre aux besoins immédiats mais également pour renforcer la résilience à long terme.</w:t>
      </w:r>
    </w:p>
    <w:p w14:paraId="4E8E6651" w14:textId="64BCDC4D" w:rsidR="0066423A" w:rsidRPr="008159E0" w:rsidRDefault="0066423A" w:rsidP="007C10EB">
      <w:pPr>
        <w:pStyle w:val="Pa7"/>
        <w:numPr>
          <w:ilvl w:val="0"/>
          <w:numId w:val="2"/>
        </w:numPr>
        <w:spacing w:after="120" w:line="240" w:lineRule="auto"/>
        <w:ind w:left="180" w:right="-314" w:hanging="180"/>
        <w:jc w:val="both"/>
        <w:rPr>
          <w:rFonts w:asciiTheme="minorBidi" w:hAnsiTheme="minorBidi"/>
          <w:sz w:val="20"/>
          <w:szCs w:val="20"/>
        </w:rPr>
      </w:pP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Pour développer les approches de RMC, nous ne souhaitons pas des outils rigides ou des plans définis mais des 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u w:val="single"/>
          <w:lang w:bidi="fr-FR"/>
        </w:rPr>
        <w:t>méthodologies adaptatives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 qui évolueront selon le contexte et selon nos propres expériences cumulatives. </w:t>
      </w:r>
    </w:p>
    <w:p w14:paraId="47F81455" w14:textId="099F30FC" w:rsidR="0066423A" w:rsidRPr="008159E0" w:rsidRDefault="0066423A" w:rsidP="007C10EB">
      <w:pPr>
        <w:pStyle w:val="Pa7"/>
        <w:numPr>
          <w:ilvl w:val="0"/>
          <w:numId w:val="2"/>
        </w:numPr>
        <w:spacing w:after="120" w:line="240" w:lineRule="auto"/>
        <w:ind w:left="180" w:right="-314" w:hanging="180"/>
        <w:jc w:val="both"/>
        <w:rPr>
          <w:rFonts w:asciiTheme="minorBidi" w:hAnsiTheme="minorBidi"/>
          <w:sz w:val="20"/>
          <w:szCs w:val="20"/>
        </w:rPr>
      </w:pP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Ces approches de RMC ne sont pas présentées comme une « solution miracle » pour remplacer les interventions humanitaires extérieures. Le but est d’encourager 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u w:val="single"/>
          <w:lang w:bidi="fr-FR"/>
        </w:rPr>
        <w:t>une réponse globale plus équilibrée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 qui reconnaît l’importance primordiale des agences locales et du soutien à leur apporter, tout en conservant l’aide extérieure en cas de besoin.</w:t>
      </w:r>
    </w:p>
    <w:p w14:paraId="1330D1BB" w14:textId="65E43B67" w:rsidR="0066423A" w:rsidRPr="008159E0" w:rsidRDefault="0066423A" w:rsidP="007C10EB">
      <w:pPr>
        <w:pStyle w:val="Pa7"/>
        <w:numPr>
          <w:ilvl w:val="0"/>
          <w:numId w:val="2"/>
        </w:numPr>
        <w:spacing w:after="120" w:line="240" w:lineRule="auto"/>
        <w:ind w:left="180" w:right="-314" w:hanging="180"/>
        <w:jc w:val="both"/>
        <w:rPr>
          <w:rFonts w:asciiTheme="minorBidi" w:hAnsiTheme="minorBidi"/>
          <w:sz w:val="20"/>
          <w:szCs w:val="20"/>
        </w:rPr>
      </w:pP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Lors du développement des approches de RMC, nous parlons de réponse « à une crise » plutôt que de réponse « humanitaire » car nous constatons en permanence que les communautés accorderont la priorité à une 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u w:val="single"/>
          <w:lang w:bidi="fr-FR"/>
        </w:rPr>
        <w:t>plus grande diversité d’interventions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 (sur la base à la fois des besoins et des opportunités) que celles typiquement prévues par les programmes humanitaires conventionnels. Les initiatives se concentrant sur la subsistance, l’éducation, le renforcement de la paix, le bien-être psychosocial, l’exclusion, les causes </w:t>
      </w:r>
      <w:r w:rsidR="005E28AC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>fondamentales</w:t>
      </w:r>
      <w:r w:rsidRPr="00F3762B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, la défense et même la gouvernance sont souvent mises en parallèle avec des activités d’aide plus typiques. </w:t>
      </w:r>
    </w:p>
    <w:p w14:paraId="52EAA609" w14:textId="5A006912" w:rsidR="00B416FD" w:rsidRPr="008159E0" w:rsidRDefault="0066423A" w:rsidP="007C10EB">
      <w:pPr>
        <w:pStyle w:val="ListParagraph"/>
        <w:numPr>
          <w:ilvl w:val="0"/>
          <w:numId w:val="2"/>
        </w:numPr>
        <w:spacing w:after="120" w:line="240" w:lineRule="auto"/>
        <w:ind w:left="180" w:right="-314" w:hanging="180"/>
        <w:rPr>
          <w:rFonts w:asciiTheme="minorBidi" w:hAnsiTheme="minorBidi"/>
          <w:sz w:val="20"/>
          <w:szCs w:val="20"/>
        </w:rPr>
      </w:pPr>
      <w:r w:rsidRPr="008159E0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Enfin, le terme « communautaire » est employé en tant que terme générique qui reconnaît que les populations sinistrées sont constituées de plusieurs communautés, chacune étant hétérogène avec des </w:t>
      </w:r>
      <w:r w:rsidRPr="008159E0">
        <w:rPr>
          <w:rStyle w:val="A6"/>
          <w:rFonts w:asciiTheme="minorBidi" w:hAnsiTheme="minorBidi" w:cstheme="minorBidi"/>
          <w:color w:val="auto"/>
          <w:sz w:val="20"/>
          <w:szCs w:val="20"/>
          <w:u w:val="single"/>
          <w:lang w:bidi="fr-FR"/>
        </w:rPr>
        <w:t>opportunités d</w:t>
      </w:r>
      <w:bookmarkStart w:id="0" w:name="_GoBack"/>
      <w:bookmarkEnd w:id="0"/>
      <w:r w:rsidRPr="008159E0">
        <w:rPr>
          <w:rStyle w:val="A6"/>
          <w:rFonts w:asciiTheme="minorBidi" w:hAnsiTheme="minorBidi" w:cstheme="minorBidi"/>
          <w:color w:val="auto"/>
          <w:sz w:val="20"/>
          <w:szCs w:val="20"/>
          <w:u w:val="single"/>
          <w:lang w:bidi="fr-FR"/>
        </w:rPr>
        <w:t>e « leadership » par plusieurs groupes d’auto-assistance</w:t>
      </w:r>
      <w:r w:rsidRPr="008159E0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 xml:space="preserve">, organisations communautaires et membres actifs des ménages. Il ne s’agit pas d’un modèle de leadership hiérarchique mais d’un réseau constitué de plusieurs dirigeants à différents </w:t>
      </w:r>
      <w:r w:rsidR="00DF7A43" w:rsidRPr="008159E0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>niveaux</w:t>
      </w:r>
      <w:r w:rsidRPr="008159E0">
        <w:rPr>
          <w:rStyle w:val="A6"/>
          <w:rFonts w:asciiTheme="minorBidi" w:hAnsiTheme="minorBidi" w:cstheme="minorBidi"/>
          <w:color w:val="auto"/>
          <w:sz w:val="20"/>
          <w:szCs w:val="20"/>
          <w:lang w:bidi="fr-FR"/>
        </w:rPr>
        <w:t>.</w:t>
      </w:r>
    </w:p>
    <w:sectPr w:rsidR="00B416FD" w:rsidRPr="008159E0" w:rsidSect="007C10EB">
      <w:pgSz w:w="12240" w:h="15840" w:code="1"/>
      <w:pgMar w:top="810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AFAA7" w14:textId="77777777" w:rsidR="00A93014" w:rsidRDefault="00A93014" w:rsidP="008D0443">
      <w:pPr>
        <w:spacing w:after="0" w:line="240" w:lineRule="auto"/>
      </w:pPr>
      <w:r>
        <w:separator/>
      </w:r>
    </w:p>
  </w:endnote>
  <w:endnote w:type="continuationSeparator" w:id="0">
    <w:p w14:paraId="7F3C0EA2" w14:textId="77777777" w:rsidR="00A93014" w:rsidRDefault="00A93014" w:rsidP="008D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ealTextOT-Ligh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dobe Garamond Pro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ealTextOT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ealTextOT-Semilight">
    <w:altName w:val="RealTextOT-Semi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E85B2" w14:textId="77777777" w:rsidR="00A93014" w:rsidRDefault="00A93014" w:rsidP="008D0443">
      <w:pPr>
        <w:spacing w:after="0" w:line="240" w:lineRule="auto"/>
      </w:pPr>
      <w:r>
        <w:separator/>
      </w:r>
    </w:p>
  </w:footnote>
  <w:footnote w:type="continuationSeparator" w:id="0">
    <w:p w14:paraId="648ED395" w14:textId="77777777" w:rsidR="00A93014" w:rsidRDefault="00A93014" w:rsidP="008D0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•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30514EA5"/>
    <w:multiLevelType w:val="hybridMultilevel"/>
    <w:tmpl w:val="C0D8AB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3A"/>
    <w:rsid w:val="000323D4"/>
    <w:rsid w:val="00076CD4"/>
    <w:rsid w:val="000F132F"/>
    <w:rsid w:val="000F4BD0"/>
    <w:rsid w:val="00152CA3"/>
    <w:rsid w:val="001A7E9B"/>
    <w:rsid w:val="00216EED"/>
    <w:rsid w:val="00261969"/>
    <w:rsid w:val="0027249B"/>
    <w:rsid w:val="002829FC"/>
    <w:rsid w:val="00287A41"/>
    <w:rsid w:val="003926AB"/>
    <w:rsid w:val="00477288"/>
    <w:rsid w:val="004D73FD"/>
    <w:rsid w:val="0058783C"/>
    <w:rsid w:val="005B3A14"/>
    <w:rsid w:val="005E28AC"/>
    <w:rsid w:val="0066423A"/>
    <w:rsid w:val="00691654"/>
    <w:rsid w:val="006D68D9"/>
    <w:rsid w:val="00700801"/>
    <w:rsid w:val="007C10EB"/>
    <w:rsid w:val="0080253D"/>
    <w:rsid w:val="008159E0"/>
    <w:rsid w:val="00871D10"/>
    <w:rsid w:val="008D0443"/>
    <w:rsid w:val="00920611"/>
    <w:rsid w:val="009A4D1F"/>
    <w:rsid w:val="00A93014"/>
    <w:rsid w:val="00AC4521"/>
    <w:rsid w:val="00AE6EE7"/>
    <w:rsid w:val="00B1605D"/>
    <w:rsid w:val="00B2651E"/>
    <w:rsid w:val="00B416FD"/>
    <w:rsid w:val="00B92677"/>
    <w:rsid w:val="00D50F03"/>
    <w:rsid w:val="00D55F6F"/>
    <w:rsid w:val="00D77818"/>
    <w:rsid w:val="00D95772"/>
    <w:rsid w:val="00DF7A43"/>
    <w:rsid w:val="00E13135"/>
    <w:rsid w:val="00E606CA"/>
    <w:rsid w:val="00F3762B"/>
    <w:rsid w:val="00F56FD3"/>
    <w:rsid w:val="00F72CD0"/>
    <w:rsid w:val="00FB75FC"/>
    <w:rsid w:val="00FC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F1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423A"/>
    <w:pPr>
      <w:autoSpaceDE w:val="0"/>
      <w:autoSpaceDN w:val="0"/>
      <w:adjustRightInd w:val="0"/>
      <w:spacing w:after="0" w:line="240" w:lineRule="auto"/>
    </w:pPr>
    <w:rPr>
      <w:rFonts w:ascii="RealTextOT-Light" w:eastAsia="RealTextOT-Light" w:cs="RealTextOT-Ligh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66423A"/>
    <w:rPr>
      <w:rFonts w:cs="RealTextOT-Light"/>
      <w:color w:val="000000"/>
      <w:sz w:val="34"/>
      <w:szCs w:val="34"/>
    </w:rPr>
  </w:style>
  <w:style w:type="character" w:customStyle="1" w:styleId="A6">
    <w:name w:val="A6"/>
    <w:uiPriority w:val="99"/>
    <w:rsid w:val="0066423A"/>
    <w:rPr>
      <w:rFonts w:ascii="Adobe Garamond Pro" w:hAnsi="Adobe Garamond Pro" w:cs="Adobe Garamond Pro"/>
      <w:color w:val="000000"/>
      <w:sz w:val="22"/>
      <w:szCs w:val="22"/>
    </w:rPr>
  </w:style>
  <w:style w:type="character" w:customStyle="1" w:styleId="A7">
    <w:name w:val="A7"/>
    <w:uiPriority w:val="99"/>
    <w:rsid w:val="0066423A"/>
    <w:rPr>
      <w:rFonts w:ascii="Adobe Garamond Pro" w:hAnsi="Adobe Garamond Pro" w:cs="Adobe Garamond Pro"/>
      <w:color w:val="000000"/>
      <w:sz w:val="12"/>
      <w:szCs w:val="12"/>
    </w:rPr>
  </w:style>
  <w:style w:type="character" w:customStyle="1" w:styleId="A0">
    <w:name w:val="A0"/>
    <w:uiPriority w:val="99"/>
    <w:rsid w:val="0066423A"/>
    <w:rPr>
      <w:rFonts w:ascii="RealTextOT-Bold" w:hAnsi="RealTextOT-Bold" w:cs="RealTextOT-Bold"/>
      <w:color w:val="000000"/>
      <w:sz w:val="16"/>
      <w:szCs w:val="16"/>
    </w:rPr>
  </w:style>
  <w:style w:type="paragraph" w:customStyle="1" w:styleId="Pa4">
    <w:name w:val="Pa4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66423A"/>
    <w:rPr>
      <w:rFonts w:ascii="RealTextOT-Semilight" w:hAnsi="RealTextOT-Semilight" w:cs="RealTextOT-Semilight"/>
      <w:color w:val="000000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66423A"/>
    <w:rPr>
      <w:rFonts w:cs="RealTextOT-Light"/>
      <w:color w:val="000000"/>
      <w:sz w:val="12"/>
      <w:szCs w:val="12"/>
    </w:rPr>
  </w:style>
  <w:style w:type="character" w:customStyle="1" w:styleId="A14">
    <w:name w:val="A14"/>
    <w:uiPriority w:val="99"/>
    <w:rsid w:val="0066423A"/>
    <w:rPr>
      <w:rFonts w:ascii="RealTextOT-Bold" w:hAnsi="RealTextOT-Bold" w:cs="RealTextOT-Bold"/>
      <w:b/>
      <w:bCs/>
      <w:color w:val="000000"/>
      <w:sz w:val="17"/>
      <w:szCs w:val="17"/>
    </w:rPr>
  </w:style>
  <w:style w:type="paragraph" w:customStyle="1" w:styleId="Pa7">
    <w:name w:val="Pa7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8D0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443"/>
  </w:style>
  <w:style w:type="paragraph" w:styleId="Footer">
    <w:name w:val="footer"/>
    <w:basedOn w:val="Normal"/>
    <w:link w:val="FooterChar"/>
    <w:uiPriority w:val="99"/>
    <w:unhideWhenUsed/>
    <w:rsid w:val="008D0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443"/>
  </w:style>
  <w:style w:type="paragraph" w:styleId="BalloonText">
    <w:name w:val="Balloon Text"/>
    <w:basedOn w:val="Normal"/>
    <w:link w:val="BalloonTextChar"/>
    <w:uiPriority w:val="99"/>
    <w:semiHidden/>
    <w:unhideWhenUsed/>
    <w:rsid w:val="0080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53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15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423A"/>
    <w:pPr>
      <w:autoSpaceDE w:val="0"/>
      <w:autoSpaceDN w:val="0"/>
      <w:adjustRightInd w:val="0"/>
      <w:spacing w:after="0" w:line="240" w:lineRule="auto"/>
    </w:pPr>
    <w:rPr>
      <w:rFonts w:ascii="RealTextOT-Light" w:eastAsia="RealTextOT-Light" w:cs="RealTextOT-Ligh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66423A"/>
    <w:rPr>
      <w:rFonts w:cs="RealTextOT-Light"/>
      <w:color w:val="000000"/>
      <w:sz w:val="34"/>
      <w:szCs w:val="34"/>
    </w:rPr>
  </w:style>
  <w:style w:type="character" w:customStyle="1" w:styleId="A6">
    <w:name w:val="A6"/>
    <w:uiPriority w:val="99"/>
    <w:rsid w:val="0066423A"/>
    <w:rPr>
      <w:rFonts w:ascii="Adobe Garamond Pro" w:hAnsi="Adobe Garamond Pro" w:cs="Adobe Garamond Pro"/>
      <w:color w:val="000000"/>
      <w:sz w:val="22"/>
      <w:szCs w:val="22"/>
    </w:rPr>
  </w:style>
  <w:style w:type="character" w:customStyle="1" w:styleId="A7">
    <w:name w:val="A7"/>
    <w:uiPriority w:val="99"/>
    <w:rsid w:val="0066423A"/>
    <w:rPr>
      <w:rFonts w:ascii="Adobe Garamond Pro" w:hAnsi="Adobe Garamond Pro" w:cs="Adobe Garamond Pro"/>
      <w:color w:val="000000"/>
      <w:sz w:val="12"/>
      <w:szCs w:val="12"/>
    </w:rPr>
  </w:style>
  <w:style w:type="character" w:customStyle="1" w:styleId="A0">
    <w:name w:val="A0"/>
    <w:uiPriority w:val="99"/>
    <w:rsid w:val="0066423A"/>
    <w:rPr>
      <w:rFonts w:ascii="RealTextOT-Bold" w:hAnsi="RealTextOT-Bold" w:cs="RealTextOT-Bold"/>
      <w:color w:val="000000"/>
      <w:sz w:val="16"/>
      <w:szCs w:val="16"/>
    </w:rPr>
  </w:style>
  <w:style w:type="paragraph" w:customStyle="1" w:styleId="Pa4">
    <w:name w:val="Pa4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66423A"/>
    <w:rPr>
      <w:rFonts w:ascii="RealTextOT-Semilight" w:hAnsi="RealTextOT-Semilight" w:cs="RealTextOT-Semilight"/>
      <w:color w:val="000000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66423A"/>
    <w:rPr>
      <w:rFonts w:cs="RealTextOT-Light"/>
      <w:color w:val="000000"/>
      <w:sz w:val="12"/>
      <w:szCs w:val="12"/>
    </w:rPr>
  </w:style>
  <w:style w:type="character" w:customStyle="1" w:styleId="A14">
    <w:name w:val="A14"/>
    <w:uiPriority w:val="99"/>
    <w:rsid w:val="0066423A"/>
    <w:rPr>
      <w:rFonts w:ascii="RealTextOT-Bold" w:hAnsi="RealTextOT-Bold" w:cs="RealTextOT-Bold"/>
      <w:b/>
      <w:bCs/>
      <w:color w:val="000000"/>
      <w:sz w:val="17"/>
      <w:szCs w:val="17"/>
    </w:rPr>
  </w:style>
  <w:style w:type="paragraph" w:customStyle="1" w:styleId="Pa7">
    <w:name w:val="Pa7"/>
    <w:basedOn w:val="Default"/>
    <w:next w:val="Default"/>
    <w:uiPriority w:val="99"/>
    <w:rsid w:val="0066423A"/>
    <w:pPr>
      <w:spacing w:line="24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8D0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443"/>
  </w:style>
  <w:style w:type="paragraph" w:styleId="Footer">
    <w:name w:val="footer"/>
    <w:basedOn w:val="Normal"/>
    <w:link w:val="FooterChar"/>
    <w:uiPriority w:val="99"/>
    <w:unhideWhenUsed/>
    <w:rsid w:val="008D0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443"/>
  </w:style>
  <w:style w:type="paragraph" w:styleId="BalloonText">
    <w:name w:val="Balloon Text"/>
    <w:basedOn w:val="Normal"/>
    <w:link w:val="BalloonTextChar"/>
    <w:uiPriority w:val="99"/>
    <w:semiHidden/>
    <w:unhideWhenUsed/>
    <w:rsid w:val="0080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53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15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2019-06-16T17:21:00Z</dcterms:created>
  <dcterms:modified xsi:type="dcterms:W3CDTF">2019-06-16T17:29:00Z</dcterms:modified>
</cp:coreProperties>
</file>